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6DE" w:rsidRDefault="00DC46DE">
      <w:r>
        <w:rPr>
          <w:noProof/>
        </w:rPr>
        <w:drawing>
          <wp:inline distT="0" distB="0" distL="0" distR="0">
            <wp:extent cx="1828800" cy="933196"/>
            <wp:effectExtent l="0" t="0" r="0" b="635"/>
            <wp:docPr id="1" name="圖片 1" descr="台灣新生報-文章列表｜元氣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台灣新生報-文章列表｜元氣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748" cy="950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6DE" w:rsidRDefault="00DC46DE" w:rsidP="00DC46DE"/>
    <w:p w:rsidR="00DC46DE" w:rsidRPr="00DC46DE" w:rsidRDefault="00DC46DE" w:rsidP="00DC46DE">
      <w:pPr>
        <w:widowControl/>
        <w:rPr>
          <w:rFonts w:ascii="Microsoft YaHei" w:eastAsia="Microsoft YaHei" w:hAnsi="Microsoft YaHei" w:cs="新細明體"/>
          <w:color w:val="E61717"/>
          <w:kern w:val="0"/>
          <w:sz w:val="48"/>
          <w:szCs w:val="48"/>
        </w:rPr>
      </w:pPr>
      <w:proofErr w:type="gramStart"/>
      <w:r w:rsidRPr="00DC46DE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輔英歡慶</w:t>
      </w:r>
      <w:proofErr w:type="gramEnd"/>
      <w:r w:rsidRPr="00DC46DE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67週年 校慶典禮及感恩餐會賀壽</w:t>
      </w:r>
    </w:p>
    <w:p w:rsidR="00DC46DE" w:rsidRPr="00DC46DE" w:rsidRDefault="00DC46DE" w:rsidP="00DC46DE">
      <w:pPr>
        <w:widowControl/>
        <w:rPr>
          <w:rFonts w:ascii="Helvetica" w:eastAsia="新細明體" w:hAnsi="Helvetica" w:cs="新細明體" w:hint="eastAsia"/>
          <w:color w:val="333333"/>
          <w:kern w:val="0"/>
          <w:szCs w:val="24"/>
        </w:rPr>
      </w:pPr>
      <w:r w:rsidRPr="00DC46DE">
        <w:rPr>
          <w:rFonts w:ascii="Helvetica" w:eastAsia="新細明體" w:hAnsi="Helvetica" w:cs="新細明體"/>
          <w:color w:val="333333"/>
          <w:kern w:val="0"/>
          <w:szCs w:val="24"/>
        </w:rPr>
        <w:t>【記者何弘斌／高雄報導】</w:t>
      </w:r>
      <w:r w:rsidRPr="00DC46DE">
        <w:rPr>
          <w:rFonts w:ascii="Helvetica" w:eastAsia="新細明體" w:hAnsi="Helvetica" w:cs="新細明體"/>
          <w:color w:val="333333"/>
          <w:kern w:val="0"/>
          <w:szCs w:val="24"/>
        </w:rPr>
        <w:t xml:space="preserve"> 2025/11/30</w:t>
      </w:r>
    </w:p>
    <w:p w:rsidR="00DC46DE" w:rsidRPr="00DC46DE" w:rsidRDefault="00DC46DE" w:rsidP="00DC46DE">
      <w:pPr>
        <w:widowControl/>
        <w:spacing w:after="450"/>
        <w:rPr>
          <w:rFonts w:ascii="新細明體" w:eastAsia="新細明體" w:hAnsi="新細明體" w:cs="新細明體"/>
          <w:kern w:val="0"/>
          <w:szCs w:val="24"/>
        </w:rPr>
      </w:pPr>
      <w:r w:rsidRPr="00DC46DE">
        <w:rPr>
          <w:rFonts w:ascii="新細明體" w:eastAsia="新細明體" w:hAnsi="新細明體" w:cs="新細明體"/>
          <w:kern w:val="0"/>
          <w:szCs w:val="24"/>
        </w:rPr>
        <w:pict>
          <v:rect id="_x0000_i1027" style="width:521.25pt;height:.75pt" o:hrpct="0" o:hralign="center" o:hrstd="t" o:hr="t" fillcolor="#a0a0a0" stroked="f"/>
        </w:pict>
      </w:r>
    </w:p>
    <w:p w:rsidR="00DC46DE" w:rsidRPr="00DC46DE" w:rsidRDefault="00DC46DE" w:rsidP="00DC46DE">
      <w:pPr>
        <w:widowControl/>
        <w:rPr>
          <w:rFonts w:ascii="Helvetica" w:eastAsia="新細明體" w:hAnsi="Helvetica" w:cs="新細明體"/>
          <w:color w:val="666666"/>
          <w:kern w:val="0"/>
          <w:szCs w:val="24"/>
        </w:rPr>
      </w:pPr>
      <w:r w:rsidRPr="00DC46DE">
        <w:rPr>
          <w:rFonts w:ascii="Helvetica" w:eastAsia="新細明體" w:hAnsi="Helvetica" w:cs="新細明體"/>
          <w:noProof/>
          <w:color w:val="666666"/>
          <w:kern w:val="0"/>
          <w:szCs w:val="24"/>
        </w:rPr>
        <w:drawing>
          <wp:inline distT="0" distB="0" distL="0" distR="0">
            <wp:extent cx="5524500" cy="2828925"/>
            <wp:effectExtent l="0" t="0" r="0" b="9525"/>
            <wp:docPr id="2" name="圖片 2" descr="https://www.tssdnews.com.tw/userfiles/upload/20251129172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tssdnews.com.tw/userfiles/upload/2025112917295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6DE" w:rsidRPr="00DC46DE" w:rsidRDefault="00DC46DE" w:rsidP="00DC46DE">
      <w:pPr>
        <w:widowControl/>
        <w:spacing w:after="450"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英科大今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廿九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日舉辦「輔英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67</w:t>
      </w:r>
      <w:proofErr w:type="gramStart"/>
      <w:r w:rsidRPr="00DC46DE">
        <w:rPr>
          <w:rFonts w:ascii="微軟正黑體" w:eastAsia="微軟正黑體" w:hAnsi="微軟正黑體" w:cs="微軟正黑體" w:hint="eastAsia"/>
          <w:color w:val="000000"/>
          <w:kern w:val="0"/>
          <w:sz w:val="27"/>
          <w:szCs w:val="27"/>
        </w:rPr>
        <w:t>‧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健康共好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」六十七週年校慶，以校慶典禮及校友感恩餐會雙主軸，為全國第一所婦嬰高級助產職業學校蛻變成今日的「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護理界南霸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天」賀壽。張可立董事長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矢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跨域、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游刃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有餘」。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見圖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張可立董事長今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廿九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日說明，學校草創篳路藍縷，以有限資源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擘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劃無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lastRenderedPageBreak/>
        <w:t>限願景，在大家共同努力下，堅持辦學品質、追求卓越，一一實現目標，感謝校長與行政團隊的卓越領導，也感謝全體教師的辛勤耕耘，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讓輔英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在學術、教學與產學合作上屢獲佳績，校友們更是在各領域發光發熱，同時不忘以實際行動回饋母校，令他十分感激與欣慰；展望未來，雖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逢少子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0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深入瞭解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2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proofErr w:type="gramStart"/>
      <w:ins w:id="3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線上藝術</w:t>
        </w:r>
        <w:proofErr w:type="gramEnd"/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課程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4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proofErr w:type="gramStart"/>
      <w:ins w:id="5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臺</w:t>
        </w:r>
        <w:proofErr w:type="gramEnd"/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北藝術大學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6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7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五結防潮閘門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8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9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樂譜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10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1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高雄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12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3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藝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14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5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高雄市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16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7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可攜式喇叭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18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9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國立</w:t>
        </w:r>
        <w:proofErr w:type="gramStart"/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臺</w:t>
        </w:r>
        <w:proofErr w:type="gramEnd"/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北藝術大學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20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21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作曲</w:t>
        </w:r>
      </w:ins>
    </w:p>
    <w:p w:rsidR="00DC46DE" w:rsidRPr="00DC46DE" w:rsidRDefault="00DC46DE" w:rsidP="00DC46DE">
      <w:pPr>
        <w:widowControl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張董事長言重心長期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勉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同學們，不僅要學習專業知識，更要具備合作精神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與跨域整合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能力，勇於承擔社會責任，開創更美好的未來。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林惠賢校長指出，四年前扛下董事會賦予的重擔，她以如履薄冰的心情，兢兢業業，唯恐有負所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託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，所幸師生爭氣，被《遠見雜誌》評為「學術成就進步前十大學校」，並在「二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○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二五企業最愛大學生」調查中，醫護專業排名南部第一。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lastRenderedPageBreak/>
        <w:t>林惠賢說，「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ABC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」人工智慧、大數據分析、雲端運算，是她治校理念的核心策略，如今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在智慧照顧、精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準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健康和智慧廠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務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三大領域已深具特色；在師生共同努力下，護理師、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醫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檢師、物理治療師、營養師等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國考通過率均遠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高於全國平均。學生就業升學率達約百分之九十二，在國內各大學中名列前茅。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林惠賢以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最近爆紅的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金句「從從容容、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游刃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有餘」勉勵師生穩健前行，積累知識、能力和智慧，必能一生無憂。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校友總會王建富理事長致詞表示，輔英校友遍布國內外各領域，是母校最堅實的力量，今年適逢第九屆校友總會理監事選舉，將持續匯聚校友情誼與資源，作為母校與社會的橋樑，支持母校在智慧照護與永續發展上持續前進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校慶典禮、校友返校日暨感恩餐會於中正堂舉行，中正堂穿堂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設有線上藝文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展作品、輔英附設醫院護理師招募攤位、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送子鳥玩偶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穿梭全場超吸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睛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，境外生表演，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樂齡大學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校友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隨桌服務暖心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，校友企業大雄廚房與保健營養系合作推出小點心品味，主辦單位還精心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安排樂齡大學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校友高歌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張鵬圖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創辦人生前最喜歡的「綠島小夜曲」，令全場動容。群英會館安排「吃喝玩樂群英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匯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」二天一夜活動，慈母湖環湖道路則舉辦園遊會市集，校園洋溢歡樂氣氛。</w:t>
      </w:r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22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23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深入瞭解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24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25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鋼琴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26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27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曲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28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29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高雄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30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31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可攜式喇叭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32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33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藝術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34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35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藝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36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proofErr w:type="gramStart"/>
      <w:ins w:id="37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臺</w:t>
        </w:r>
        <w:proofErr w:type="gramEnd"/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南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38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39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音樂創作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40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41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五結防潮閘門</w:t>
        </w:r>
      </w:ins>
    </w:p>
    <w:p w:rsidR="00DC46DE" w:rsidRPr="00DC46DE" w:rsidRDefault="00DC46DE" w:rsidP="00DC46DE">
      <w:pPr>
        <w:widowControl/>
        <w:spacing w:before="100" w:beforeAutospacing="1" w:after="100" w:afterAutospacing="1"/>
        <w:jc w:val="center"/>
        <w:rPr>
          <w:ins w:id="42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proofErr w:type="gramStart"/>
      <w:ins w:id="43" w:author="Unknown"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lastRenderedPageBreak/>
          <w:t>線上藝術</w:t>
        </w:r>
        <w:proofErr w:type="gramEnd"/>
        <w:r w:rsidRPr="00DC46DE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課程</w:t>
        </w:r>
      </w:ins>
    </w:p>
    <w:p w:rsidR="00DC46DE" w:rsidRPr="00DC46DE" w:rsidRDefault="00DC46DE" w:rsidP="00DC46DE">
      <w:pPr>
        <w:widowControl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全校運動大會於體育館登場，會中表揚大專校院一一三學年度五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人制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一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金一銀三銅選手、運動之星；運動會有競技亦有趣味，競賽嘉年華（人工投籃機、羽球許願池、飛鏢神射手、壘球九宮格、抱石體驗），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樂齡大學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、幼兒園、熱舞社、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嘻哈文化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社、原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YOUNG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社、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ROTC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等輪番上台表演助興，熱鬧滾滾。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當日同時表揚第十六屆傑出校友，包括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華宏新技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研發中心游承憲高級研究員、馬來西亞自家診所李翠蘭院長夫人、馬來西亞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清平樂之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家黃清慧經理等十人。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另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，表揚捐資興學受獎人有海富國際漁業集團徐麗月董事長、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旭登長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照體系李麗珠執行長、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淇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譽電子科技許黃月華董事長、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旗勝科技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、義大醫院；榮獲一一四年度教育部捐資教育事業獎銀質獎有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附設醫院、徐麗月董事長。作為全國唯一設有附設醫院的科技大學，</w:t>
      </w:r>
      <w:proofErr w:type="gramStart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在少子化</w:t>
      </w:r>
      <w:proofErr w:type="gramEnd"/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衝擊下，校院合作成為學校最堅實的支柱，協助學校穩健前行、持續培育大健康人才。</w:t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DC46DE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DC46DE" w:rsidRDefault="008D36B3" w:rsidP="00DC46DE">
      <w:bookmarkStart w:id="44" w:name="_GoBack"/>
      <w:bookmarkEnd w:id="44"/>
    </w:p>
    <w:sectPr w:rsidR="008D36B3" w:rsidRPr="00DC46D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DE"/>
    <w:rsid w:val="008D36B3"/>
    <w:rsid w:val="00D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E252E-4092-4D75-9299-17800C82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523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8865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5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14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4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3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3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9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44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4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2025-12-16T02:03:00Z</dcterms:created>
  <dcterms:modified xsi:type="dcterms:W3CDTF">2025-12-16T02:11:00Z</dcterms:modified>
</cp:coreProperties>
</file>